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6175"/>
      </w:tblGrid>
      <w:tr w:rsidR="007840DC" w:rsidRPr="007E0B31" w14:paraId="049EE0F9" w14:textId="77777777">
        <w:trPr>
          <w:cantSplit/>
        </w:trPr>
        <w:tc>
          <w:tcPr>
            <w:tcW w:w="2884" w:type="dxa"/>
          </w:tcPr>
          <w:p w14:paraId="7D180715" w14:textId="77777777" w:rsidR="007840DC" w:rsidRPr="007E0B31" w:rsidRDefault="007840DC">
            <w:pPr>
              <w:pStyle w:val="Arial11Bold"/>
              <w:rPr>
                <w:rFonts w:cs="Arial"/>
              </w:rPr>
            </w:pPr>
            <w:r>
              <w:rPr>
                <w:bCs/>
              </w:rPr>
              <w:t>Space Weather Advisory</w:t>
            </w:r>
          </w:p>
        </w:tc>
        <w:tc>
          <w:tcPr>
            <w:tcW w:w="6634" w:type="dxa"/>
          </w:tcPr>
          <w:p w14:paraId="1DD4B7E0" w14:textId="5757ABF2" w:rsidR="007840DC" w:rsidRPr="007E0B31" w:rsidRDefault="007840DC">
            <w:pPr>
              <w:pStyle w:val="TableArial11"/>
              <w:ind w:left="15" w:hanging="15"/>
              <w:rPr>
                <w:rFonts w:cs="Arial"/>
              </w:rPr>
            </w:pPr>
            <w:r w:rsidRPr="00462B86">
              <w:t xml:space="preserve">A statement issued by </w:t>
            </w:r>
            <w:r w:rsidRPr="00462B86">
              <w:rPr>
                <w:b/>
                <w:bCs/>
              </w:rPr>
              <w:t xml:space="preserve">The Company </w:t>
            </w:r>
            <w:del w:id="0" w:author="Graham Lear [NESO]" w:date="2025-08-12T13:55:00Z" w16du:dateUtc="2025-08-12T12:55:00Z">
              <w:r w:rsidRPr="00462B86" w:rsidDel="007840DC">
                <w:delText xml:space="preserve">via the </w:delText>
              </w:r>
              <w:r w:rsidRPr="00462B86" w:rsidDel="007840DC">
                <w:rPr>
                  <w:b/>
                  <w:bCs/>
                </w:rPr>
                <w:delText>BMRS</w:delText>
              </w:r>
              <w:r w:rsidRPr="00462B86" w:rsidDel="007840DC">
                <w:delText xml:space="preserve"> (and directly to </w:delText>
              </w:r>
              <w:r w:rsidRPr="00462B86" w:rsidDel="007840DC">
                <w:rPr>
                  <w:b/>
                  <w:bCs/>
                </w:rPr>
                <w:delText>Control Centres</w:delText>
              </w:r>
              <w:r w:rsidDel="007840DC">
                <w:delText>)</w:delText>
              </w:r>
              <w:r w:rsidRPr="00462B86" w:rsidDel="007840DC">
                <w:delText xml:space="preserve"> that is sent </w:delText>
              </w:r>
            </w:del>
            <w:r w:rsidRPr="00462B86">
              <w:t xml:space="preserve">to advise </w:t>
            </w:r>
            <w:del w:id="1" w:author="Graham Lear [NESO]" w:date="2025-08-12T13:55:00Z" w16du:dateUtc="2025-08-12T12:55:00Z">
              <w:r w:rsidRPr="00462B86" w:rsidDel="007840DC">
                <w:delText xml:space="preserve">stakeholders </w:delText>
              </w:r>
            </w:del>
            <w:r w:rsidRPr="00462B86">
              <w:t xml:space="preserve">of a space weather related matter </w:t>
            </w:r>
            <w:del w:id="2" w:author="Graham Lear [NESO]" w:date="2025-08-12T13:55:00Z" w16du:dateUtc="2025-08-12T12:55:00Z">
              <w:r w:rsidRPr="00462B86" w:rsidDel="007840DC">
                <w:delText xml:space="preserve">that warrants </w:delText>
              </w:r>
              <w:r w:rsidRPr="00462B86" w:rsidDel="007840DC">
                <w:rPr>
                  <w:b/>
                  <w:bCs/>
                </w:rPr>
                <w:delText>The</w:delText>
              </w:r>
              <w:r w:rsidRPr="00462B86" w:rsidDel="007840DC">
                <w:delText xml:space="preserve"> </w:delText>
              </w:r>
              <w:r w:rsidRPr="00462B86" w:rsidDel="007840DC">
                <w:rPr>
                  <w:b/>
                  <w:bCs/>
                </w:rPr>
                <w:delText>Company</w:delText>
              </w:r>
              <w:r w:rsidRPr="00462B86" w:rsidDel="007840DC">
                <w:delText xml:space="preserve"> informing relevant stakeholders </w:delText>
              </w:r>
            </w:del>
            <w:r w:rsidRPr="00462B86">
              <w:t xml:space="preserve">for </w:t>
            </w:r>
            <w:del w:id="3" w:author="Graham Lear [NESO]" w:date="2025-08-12T13:55:00Z" w16du:dateUtc="2025-08-12T12:55:00Z">
              <w:r w:rsidRPr="00462B86" w:rsidDel="007840DC">
                <w:delText xml:space="preserve">their </w:delText>
              </w:r>
            </w:del>
            <w:r w:rsidRPr="00462B86">
              <w:t>information and further consideration.</w:t>
            </w:r>
          </w:p>
        </w:tc>
      </w:tr>
      <w:tr w:rsidR="007840DC" w:rsidRPr="007E0B31" w14:paraId="7D99C47A" w14:textId="77777777">
        <w:trPr>
          <w:cantSplit/>
        </w:trPr>
        <w:tc>
          <w:tcPr>
            <w:tcW w:w="2884" w:type="dxa"/>
          </w:tcPr>
          <w:p w14:paraId="5E2966B4" w14:textId="273E14C5" w:rsidR="007840DC" w:rsidRPr="007E0B31" w:rsidRDefault="007840DC">
            <w:pPr>
              <w:pStyle w:val="Arial11Bold"/>
              <w:rPr>
                <w:rFonts w:cs="Arial"/>
              </w:rPr>
            </w:pPr>
            <w:commentRangeStart w:id="4"/>
            <w:r w:rsidRPr="00053859">
              <w:rPr>
                <w:rFonts w:cs="Arial"/>
              </w:rPr>
              <w:t xml:space="preserve">Space Weather Awareness </w:t>
            </w:r>
            <w:del w:id="5" w:author="Graham Lear [NESO]" w:date="2025-08-12T14:08:00Z" w16du:dateUtc="2025-08-12T13:08:00Z">
              <w:r w:rsidRPr="00053859" w:rsidDel="007840DC">
                <w:rPr>
                  <w:rFonts w:cs="Arial"/>
                </w:rPr>
                <w:delText>Notification</w:delText>
              </w:r>
            </w:del>
          </w:p>
        </w:tc>
        <w:tc>
          <w:tcPr>
            <w:tcW w:w="6634" w:type="dxa"/>
          </w:tcPr>
          <w:p w14:paraId="7555F4B5" w14:textId="022CBF09" w:rsidR="007840DC" w:rsidRPr="007E0B31" w:rsidRDefault="007840DC">
            <w:pPr>
              <w:pStyle w:val="TableArial11"/>
              <w:rPr>
                <w:rFonts w:cs="Arial"/>
              </w:rPr>
            </w:pPr>
            <w:r w:rsidRPr="744CE868">
              <w:rPr>
                <w:rFonts w:cs="Arial"/>
              </w:rPr>
              <w:t xml:space="preserve">A </w:t>
            </w:r>
            <w:del w:id="6" w:author="Graham Lear [NESO]" w:date="2025-08-12T13:57:00Z" w16du:dateUtc="2025-08-12T12:57:00Z">
              <w:r w:rsidRPr="744CE868" w:rsidDel="007840DC">
                <w:rPr>
                  <w:rFonts w:cs="Arial"/>
                </w:rPr>
                <w:delText xml:space="preserve">‘For Awareness’ </w:delText>
              </w:r>
            </w:del>
            <w:del w:id="7" w:author="Graham Lear [NESO]" w:date="2025-08-12T14:08:00Z" w16du:dateUtc="2025-08-12T13:08:00Z">
              <w:r w:rsidRPr="744CE868" w:rsidDel="007840DC">
                <w:rPr>
                  <w:rFonts w:cs="Arial"/>
                </w:rPr>
                <w:delText xml:space="preserve">notification </w:delText>
              </w:r>
            </w:del>
            <w:ins w:id="8" w:author="Graham Lear [NESO]" w:date="2025-08-12T14:08:00Z" w16du:dateUtc="2025-08-12T13:08:00Z">
              <w:r>
                <w:rPr>
                  <w:rFonts w:cs="Arial"/>
                </w:rPr>
                <w:t>statement</w:t>
              </w:r>
              <w:r w:rsidRPr="744CE868">
                <w:rPr>
                  <w:rFonts w:cs="Arial"/>
                </w:rPr>
                <w:t xml:space="preserve"> </w:t>
              </w:r>
            </w:ins>
            <w:r w:rsidRPr="744CE868">
              <w:rPr>
                <w:rFonts w:cs="Arial"/>
              </w:rPr>
              <w:t xml:space="preserve">issued by </w:t>
            </w:r>
            <w:r w:rsidRPr="744CE868">
              <w:rPr>
                <w:rFonts w:cs="Arial"/>
                <w:b/>
                <w:bCs/>
              </w:rPr>
              <w:t>The Company</w:t>
            </w:r>
            <w:r w:rsidRPr="744CE868">
              <w:rPr>
                <w:rFonts w:cs="Arial"/>
              </w:rPr>
              <w:t xml:space="preserve"> </w:t>
            </w:r>
            <w:del w:id="9" w:author="Graham Lear [NESO]" w:date="2025-08-12T13:56:00Z" w16du:dateUtc="2025-08-12T12:56:00Z">
              <w:r w:rsidRPr="744CE868" w:rsidDel="007840DC">
                <w:rPr>
                  <w:rFonts w:cs="Arial"/>
                </w:rPr>
                <w:delText xml:space="preserve">via email to relevant stakeholders </w:delText>
              </w:r>
            </w:del>
            <w:r w:rsidRPr="744CE868">
              <w:rPr>
                <w:rFonts w:cs="Arial"/>
              </w:rPr>
              <w:t xml:space="preserve">following </w:t>
            </w:r>
            <w:del w:id="10" w:author="Graham Lear [NESO]" w:date="2025-08-12T14:19:00Z" w16du:dateUtc="2025-08-12T13:19:00Z">
              <w:r w:rsidRPr="744CE868" w:rsidDel="007108E0">
                <w:rPr>
                  <w:rFonts w:cs="Arial"/>
                  <w:b/>
                  <w:bCs/>
                </w:rPr>
                <w:delText>The Company</w:delText>
              </w:r>
              <w:r w:rsidRPr="744CE868" w:rsidDel="007108E0">
                <w:rPr>
                  <w:rFonts w:cs="Arial"/>
                </w:rPr>
                <w:delText xml:space="preserve"> being informed by the </w:delText>
              </w:r>
            </w:del>
            <w:r w:rsidRPr="00462B86">
              <w:rPr>
                <w:rFonts w:cs="Arial"/>
              </w:rPr>
              <w:t>Met Office</w:t>
            </w:r>
            <w:ins w:id="11" w:author="Graham Lear [NESO]" w:date="2025-08-12T14:19:00Z" w16du:dateUtc="2025-08-12T13:19:00Z">
              <w:r w:rsidR="007108E0">
                <w:rPr>
                  <w:rFonts w:cs="Arial"/>
                </w:rPr>
                <w:t xml:space="preserve"> guidance</w:t>
              </w:r>
            </w:ins>
            <w:r w:rsidRPr="744CE868">
              <w:rPr>
                <w:rFonts w:cs="Arial"/>
              </w:rPr>
              <w:t xml:space="preserve"> of space weather related activity that is of a nature and anticipated level</w:t>
            </w:r>
            <w:ins w:id="12" w:author="Graham Lear [NESO]" w:date="2025-08-12T14:09:00Z" w16du:dateUtc="2025-08-12T13:09:00Z">
              <w:r>
                <w:rPr>
                  <w:rFonts w:cs="Arial"/>
                </w:rPr>
                <w:t xml:space="preserve"> of G3 to G4</w:t>
              </w:r>
            </w:ins>
            <w:r w:rsidRPr="744CE868">
              <w:rPr>
                <w:rFonts w:cs="Arial"/>
              </w:rPr>
              <w:t xml:space="preserve"> (using the Met Office ranking</w:t>
            </w:r>
            <w:ins w:id="13" w:author="Graham Lear [NESO]" w:date="2025-08-12T14:10:00Z" w16du:dateUtc="2025-08-12T13:10:00Z">
              <w:r>
                <w:rPr>
                  <w:rFonts w:cs="Arial"/>
                </w:rPr>
                <w:t>)</w:t>
              </w:r>
            </w:ins>
            <w:del w:id="14" w:author="Graham Lear [NESO]" w:date="2025-08-12T14:09:00Z" w16du:dateUtc="2025-08-12T13:09:00Z">
              <w:r w:rsidRPr="744CE868" w:rsidDel="007840DC">
                <w:rPr>
                  <w:rFonts w:cs="Arial"/>
                </w:rPr>
                <w:delText xml:space="preserve"> of </w:delText>
              </w:r>
              <w:r w:rsidRPr="382D43BE" w:rsidDel="007840DC">
                <w:rPr>
                  <w:rFonts w:cs="Arial"/>
                </w:rPr>
                <w:delText>G3</w:delText>
              </w:r>
              <w:r w:rsidRPr="744CE868" w:rsidDel="007840DC">
                <w:rPr>
                  <w:rFonts w:cs="Arial"/>
                </w:rPr>
                <w:delText xml:space="preserve"> to G4) that warrants </w:delText>
              </w:r>
              <w:r w:rsidRPr="744CE868" w:rsidDel="007840DC">
                <w:rPr>
                  <w:rFonts w:cs="Arial"/>
                  <w:b/>
                  <w:bCs/>
                </w:rPr>
                <w:delText>The Company</w:delText>
              </w:r>
              <w:r w:rsidRPr="744CE868" w:rsidDel="007840DC">
                <w:rPr>
                  <w:rFonts w:cs="Arial"/>
                </w:rPr>
                <w:delText xml:space="preserve"> informing relevant stakeholders for their awareness</w:delText>
              </w:r>
            </w:del>
            <w:r w:rsidRPr="744CE868">
              <w:rPr>
                <w:rFonts w:cs="Arial"/>
              </w:rPr>
              <w:t>.</w:t>
            </w:r>
            <w:commentRangeEnd w:id="4"/>
            <w:r w:rsidR="00425807">
              <w:rPr>
                <w:rStyle w:val="CommentReference"/>
              </w:rPr>
              <w:commentReference w:id="4"/>
            </w:r>
          </w:p>
        </w:tc>
      </w:tr>
      <w:tr w:rsidR="007840DC" w:rsidRPr="007E0B31" w14:paraId="5DDA5C75" w14:textId="77777777">
        <w:trPr>
          <w:cantSplit/>
        </w:trPr>
        <w:tc>
          <w:tcPr>
            <w:tcW w:w="2884" w:type="dxa"/>
          </w:tcPr>
          <w:p w14:paraId="0F137EEC" w14:textId="77777777" w:rsidR="007840DC" w:rsidRPr="007E0B31" w:rsidRDefault="007840DC">
            <w:pPr>
              <w:pStyle w:val="Arial11Bold"/>
              <w:rPr>
                <w:rFonts w:cs="Arial"/>
              </w:rPr>
            </w:pPr>
            <w:r>
              <w:rPr>
                <w:rFonts w:cs="Arial"/>
                <w:bCs/>
              </w:rPr>
              <w:t>Space Weather Cancellation Notification</w:t>
            </w:r>
          </w:p>
        </w:tc>
        <w:tc>
          <w:tcPr>
            <w:tcW w:w="6634" w:type="dxa"/>
          </w:tcPr>
          <w:p w14:paraId="79F8EE49" w14:textId="22555391" w:rsidR="007840DC" w:rsidRPr="004C0AF8" w:rsidRDefault="007840DC">
            <w:pPr>
              <w:pStyle w:val="TableArial11"/>
              <w:rPr>
                <w:b/>
                <w:bCs/>
              </w:rPr>
            </w:pPr>
            <w:r>
              <w:t xml:space="preserve">A notification issued by </w:t>
            </w:r>
            <w:r w:rsidRPr="744CE868">
              <w:rPr>
                <w:b/>
                <w:bCs/>
              </w:rPr>
              <w:t>The Company</w:t>
            </w:r>
            <w:del w:id="15" w:author="Graham Lear [NESO]" w:date="2025-08-12T14:10:00Z" w16du:dateUtc="2025-08-12T13:10:00Z">
              <w:r w:rsidRPr="744CE868" w:rsidDel="007108E0">
                <w:rPr>
                  <w:b/>
                  <w:bCs/>
                </w:rPr>
                <w:delText xml:space="preserve"> </w:delText>
              </w:r>
              <w:r w:rsidDel="007108E0">
                <w:delText xml:space="preserve">via the </w:delText>
              </w:r>
              <w:r w:rsidRPr="744CE868" w:rsidDel="007108E0">
                <w:rPr>
                  <w:b/>
                  <w:bCs/>
                </w:rPr>
                <w:delText>BMRS</w:delText>
              </w:r>
              <w:r w:rsidDel="007108E0">
                <w:delText xml:space="preserve"> (and directly to </w:delText>
              </w:r>
              <w:r w:rsidRPr="744CE868" w:rsidDel="007108E0">
                <w:rPr>
                  <w:b/>
                  <w:bCs/>
                </w:rPr>
                <w:delText>Control Centres</w:delText>
              </w:r>
              <w:r w:rsidDel="007108E0">
                <w:delText>)</w:delText>
              </w:r>
            </w:del>
            <w:r>
              <w:t xml:space="preserve">; following </w:t>
            </w:r>
            <w:del w:id="16" w:author="Graham Lear [NESO]" w:date="2025-08-12T14:20:00Z" w16du:dateUtc="2025-08-12T13:20:00Z">
              <w:r w:rsidRPr="744CE868" w:rsidDel="001D5322">
                <w:rPr>
                  <w:b/>
                  <w:bCs/>
                </w:rPr>
                <w:delText>The Company</w:delText>
              </w:r>
              <w:r w:rsidDel="001D5322">
                <w:delText xml:space="preserve"> being informed by the </w:delText>
              </w:r>
            </w:del>
            <w:r>
              <w:t>Met Office</w:t>
            </w:r>
            <w:ins w:id="17" w:author="Graham Lear [NESO]" w:date="2025-08-12T14:21:00Z" w16du:dateUtc="2025-08-12T13:21:00Z">
              <w:r w:rsidR="001D5322">
                <w:t xml:space="preserve"> guidance</w:t>
              </w:r>
            </w:ins>
            <w:r>
              <w:t xml:space="preserve"> </w:t>
            </w:r>
            <w:del w:id="18" w:author="Graham Lear [NESO]" w:date="2025-08-12T14:21:00Z" w16du:dateUtc="2025-08-12T13:21:00Z">
              <w:r w:rsidDel="001D5322">
                <w:delText xml:space="preserve">that the reason(s) for issuing any previous space weather related notifications (issued by the Met Office) have now passed, timed out or otherwise ceased to be relevant; </w:delText>
              </w:r>
            </w:del>
            <w:del w:id="19" w:author="Graham Lear [NESO]" w:date="2025-08-12T14:11:00Z" w16du:dateUtc="2025-08-12T13:11:00Z">
              <w:r w:rsidDel="007108E0">
                <w:delText xml:space="preserve">that is sent to inform stakeholders </w:delText>
              </w:r>
            </w:del>
            <w:ins w:id="20" w:author="Graham Lear [NESO]" w:date="2025-08-12T14:11:00Z" w16du:dateUtc="2025-08-12T13:11:00Z">
              <w:r w:rsidR="007108E0">
                <w:t xml:space="preserve">signalling </w:t>
              </w:r>
            </w:ins>
            <w:r>
              <w:t>that a space weather situation has concluded.</w:t>
            </w:r>
          </w:p>
        </w:tc>
      </w:tr>
      <w:tr w:rsidR="007840DC" w:rsidRPr="00377489" w14:paraId="3AE2AD37" w14:textId="77777777">
        <w:trPr>
          <w:cantSplit/>
        </w:trPr>
        <w:tc>
          <w:tcPr>
            <w:tcW w:w="2884" w:type="dxa"/>
          </w:tcPr>
          <w:p w14:paraId="1D19CAC0" w14:textId="77777777" w:rsidR="007840DC" w:rsidRPr="007E0B31" w:rsidRDefault="007840DC">
            <w:pPr>
              <w:pStyle w:val="Arial11Bold"/>
              <w:rPr>
                <w:rFonts w:cs="Arial"/>
              </w:rPr>
            </w:pPr>
            <w:r w:rsidRPr="00B550B5">
              <w:rPr>
                <w:rFonts w:cs="Arial"/>
                <w:bCs/>
              </w:rPr>
              <w:t>Space Weather Cessation Notification</w:t>
            </w:r>
          </w:p>
        </w:tc>
        <w:tc>
          <w:tcPr>
            <w:tcW w:w="6634" w:type="dxa"/>
          </w:tcPr>
          <w:p w14:paraId="0183DDDA" w14:textId="7231693B" w:rsidR="007840DC" w:rsidRPr="00377489" w:rsidRDefault="007840DC">
            <w:pPr>
              <w:pStyle w:val="TableArial11"/>
            </w:pPr>
            <w:r w:rsidRPr="004C0AF8">
              <w:t xml:space="preserve">A notification issued by </w:t>
            </w:r>
            <w:r w:rsidRPr="004C0AF8">
              <w:rPr>
                <w:b/>
                <w:bCs/>
              </w:rPr>
              <w:t>The Company</w:t>
            </w:r>
            <w:del w:id="21" w:author="Graham Lear [NESO]" w:date="2025-08-12T14:14:00Z" w16du:dateUtc="2025-08-12T13:14:00Z">
              <w:r w:rsidRPr="004C0AF8" w:rsidDel="007108E0">
                <w:rPr>
                  <w:b/>
                  <w:bCs/>
                </w:rPr>
                <w:delText xml:space="preserve"> </w:delText>
              </w:r>
              <w:r w:rsidRPr="004C0AF8" w:rsidDel="007108E0">
                <w:delText xml:space="preserve">via the </w:delText>
              </w:r>
              <w:r w:rsidRPr="004C0AF8" w:rsidDel="007108E0">
                <w:rPr>
                  <w:b/>
                  <w:bCs/>
                </w:rPr>
                <w:delText>BMRS</w:delText>
              </w:r>
              <w:r w:rsidRPr="004C0AF8" w:rsidDel="007108E0">
                <w:delText xml:space="preserve"> (and directly to </w:delText>
              </w:r>
              <w:r w:rsidRPr="004C0AF8" w:rsidDel="007108E0">
                <w:rPr>
                  <w:b/>
                  <w:bCs/>
                </w:rPr>
                <w:delText>Control Centres</w:delText>
              </w:r>
              <w:r w:rsidRPr="004C0AF8" w:rsidDel="007108E0">
                <w:delText>)</w:delText>
              </w:r>
            </w:del>
            <w:r w:rsidRPr="004C0AF8">
              <w:t xml:space="preserve">; following </w:t>
            </w:r>
            <w:del w:id="22" w:author="Graham Lear [NESO]" w:date="2025-08-12T14:23:00Z" w16du:dateUtc="2025-08-12T13:23:00Z">
              <w:r w:rsidRPr="004C0AF8" w:rsidDel="001D5322">
                <w:rPr>
                  <w:b/>
                  <w:bCs/>
                </w:rPr>
                <w:delText>The Company</w:delText>
              </w:r>
              <w:r w:rsidRPr="004C0AF8" w:rsidDel="001D5322">
                <w:delText xml:space="preserve"> being informed by the </w:delText>
              </w:r>
            </w:del>
            <w:r w:rsidRPr="004C0AF8">
              <w:t>Met Office</w:t>
            </w:r>
            <w:ins w:id="23" w:author="Graham Lear [NESO]" w:date="2025-08-12T14:23:00Z" w16du:dateUtc="2025-08-12T13:23:00Z">
              <w:r w:rsidR="001D5322" w:rsidRPr="004C0AF8">
                <w:t xml:space="preserve"> guidance</w:t>
              </w:r>
            </w:ins>
            <w:r w:rsidRPr="004C0AF8">
              <w:t xml:space="preserve"> </w:t>
            </w:r>
            <w:del w:id="24" w:author="Graham Lear [NESO]" w:date="2025-08-12T14:24:00Z" w16du:dateUtc="2025-08-12T13:24:00Z">
              <w:r w:rsidRPr="004C0AF8" w:rsidDel="001D5322">
                <w:delText>that the reason(s) for issuing any previous space weather related notifications (issued by the Met Office) have now receded (but the space weather situation has not concluded)</w:delText>
              </w:r>
            </w:del>
            <w:ins w:id="25" w:author="Graham Lear [NESO]" w:date="2025-08-12T14:24:00Z" w16du:dateUtc="2025-08-12T13:24:00Z">
              <w:r w:rsidR="001D5322" w:rsidRPr="004C0AF8">
                <w:t xml:space="preserve">signalling a return to </w:t>
              </w:r>
            </w:ins>
            <w:del w:id="26" w:author="Graham Lear [NESO]" w:date="2025-08-12T14:24:00Z" w16du:dateUtc="2025-08-12T13:24:00Z">
              <w:r w:rsidRPr="004C0AF8" w:rsidDel="001D5322">
                <w:delText xml:space="preserve"> such that the situation has reverted to </w:delText>
              </w:r>
            </w:del>
            <w:r w:rsidRPr="004C0AF8">
              <w:t xml:space="preserve">a </w:t>
            </w:r>
            <w:r w:rsidRPr="004C0AF8">
              <w:rPr>
                <w:b/>
                <w:bCs/>
              </w:rPr>
              <w:t>Space Weather Prepare Notification</w:t>
            </w:r>
            <w:r w:rsidRPr="004C0AF8">
              <w:rPr>
                <w:i/>
                <w:iCs/>
              </w:rPr>
              <w:t xml:space="preserve"> </w:t>
            </w:r>
            <w:r w:rsidRPr="004C0AF8">
              <w:t>level</w:t>
            </w:r>
            <w:del w:id="27" w:author="Graham Lear [NESO]" w:date="2025-08-12T14:15:00Z" w16du:dateUtc="2025-08-12T13:15:00Z">
              <w:r w:rsidRPr="004C0AF8" w:rsidDel="007108E0">
                <w:delText>; that is sent to inform stakeholders that the severity of a  space weather situation has deminished.</w:delText>
              </w:r>
            </w:del>
            <w:ins w:id="28" w:author="Graham Lear [NESO]" w:date="2025-08-12T14:15:00Z" w16du:dateUtc="2025-08-12T13:15:00Z">
              <w:r w:rsidR="007108E0" w:rsidRPr="004C0AF8">
                <w:t>.</w:t>
              </w:r>
            </w:ins>
            <w:r w:rsidRPr="004C0AF8">
              <w:t xml:space="preserve">  </w:t>
            </w:r>
            <w:r>
              <w:t xml:space="preserve"> </w:t>
            </w:r>
          </w:p>
        </w:tc>
      </w:tr>
      <w:tr w:rsidR="007840DC" w:rsidRPr="00A93BBB" w14:paraId="4823DD2D" w14:textId="77777777">
        <w:trPr>
          <w:cantSplit/>
        </w:trPr>
        <w:tc>
          <w:tcPr>
            <w:tcW w:w="2884" w:type="dxa"/>
          </w:tcPr>
          <w:p w14:paraId="251BF997" w14:textId="5817B66D" w:rsidR="007840DC" w:rsidRPr="007E0B31" w:rsidRDefault="007840DC">
            <w:pPr>
              <w:pStyle w:val="Arial11Bold"/>
              <w:rPr>
                <w:rFonts w:cs="Arial"/>
              </w:rPr>
            </w:pPr>
            <w:r w:rsidRPr="00B550B5">
              <w:rPr>
                <w:rFonts w:cs="Arial"/>
                <w:bCs/>
              </w:rPr>
              <w:t xml:space="preserve">Space Weather </w:t>
            </w:r>
            <w:del w:id="29" w:author="Graham Lear [NESO]" w:date="2025-09-03T16:38:00Z" w16du:dateUtc="2025-09-03T15:38:00Z">
              <w:r w:rsidRPr="00B550B5" w:rsidDel="0082621A">
                <w:rPr>
                  <w:rFonts w:cs="Arial"/>
                  <w:bCs/>
                </w:rPr>
                <w:delText xml:space="preserve">Expected </w:delText>
              </w:r>
            </w:del>
            <w:ins w:id="30" w:author="Graham Lear [NESO]" w:date="2025-09-03T16:41:00Z" w16du:dateUtc="2025-09-03T15:41:00Z">
              <w:r w:rsidR="00947921">
                <w:rPr>
                  <w:rFonts w:cs="Arial"/>
                  <w:bCs/>
                </w:rPr>
                <w:t>Experienced</w:t>
              </w:r>
            </w:ins>
            <w:ins w:id="31" w:author="Graham Lear [NESO]" w:date="2025-09-03T16:38:00Z" w16du:dateUtc="2025-09-03T15:38:00Z">
              <w:r w:rsidR="0082621A" w:rsidRPr="00B550B5">
                <w:rPr>
                  <w:rFonts w:cs="Arial"/>
                  <w:bCs/>
                </w:rPr>
                <w:t xml:space="preserve"> </w:t>
              </w:r>
            </w:ins>
            <w:r w:rsidRPr="00B550B5">
              <w:rPr>
                <w:rFonts w:cs="Arial"/>
                <w:bCs/>
              </w:rPr>
              <w:t>Notification</w:t>
            </w:r>
          </w:p>
        </w:tc>
        <w:tc>
          <w:tcPr>
            <w:tcW w:w="6634" w:type="dxa"/>
          </w:tcPr>
          <w:p w14:paraId="3D42D64B" w14:textId="5250F981" w:rsidR="007840DC" w:rsidRPr="00A93BBB" w:rsidRDefault="007840DC">
            <w:pPr>
              <w:pStyle w:val="TableArial11"/>
              <w:rPr>
                <w:rFonts w:cs="Arial"/>
              </w:rPr>
            </w:pPr>
            <w:r w:rsidRPr="00462B86">
              <w:t xml:space="preserve">A notification issued by </w:t>
            </w:r>
            <w:r w:rsidRPr="00462B86">
              <w:rPr>
                <w:b/>
                <w:bCs/>
              </w:rPr>
              <w:t xml:space="preserve">The Company </w:t>
            </w:r>
            <w:del w:id="32" w:author="Graham Lear [NESO]" w:date="2025-08-12T14:27:00Z" w16du:dateUtc="2025-08-12T13:27:00Z">
              <w:r w:rsidRPr="00462B86" w:rsidDel="001D5322">
                <w:delText xml:space="preserve">via the </w:delText>
              </w:r>
              <w:r w:rsidRPr="00462B86" w:rsidDel="001D5322">
                <w:rPr>
                  <w:b/>
                  <w:bCs/>
                </w:rPr>
                <w:delText>BMRS</w:delText>
              </w:r>
              <w:r w:rsidRPr="00462B86" w:rsidDel="001D5322">
                <w:delText xml:space="preserve"> (and directly to </w:delText>
              </w:r>
              <w:r w:rsidRPr="00462B86" w:rsidDel="001D5322">
                <w:rPr>
                  <w:b/>
                  <w:bCs/>
                </w:rPr>
                <w:delText>Control Centres</w:delText>
              </w:r>
              <w:r w:rsidRPr="00462B86" w:rsidDel="001D5322">
                <w:delText xml:space="preserve">) following </w:delText>
              </w:r>
              <w:r w:rsidRPr="744CE868" w:rsidDel="001D5322">
                <w:rPr>
                  <w:b/>
                  <w:bCs/>
                </w:rPr>
                <w:delText>The Company</w:delText>
              </w:r>
              <w:r w:rsidDel="001D5322">
                <w:delText xml:space="preserve"> </w:delText>
              </w:r>
              <w:r w:rsidRPr="00462B86" w:rsidDel="001D5322">
                <w:delText>being informed by the Met Office or other relevant stakeholders</w:delText>
              </w:r>
            </w:del>
            <w:ins w:id="33" w:author="Graham Lear [NESO]" w:date="2025-08-12T14:27:00Z" w16du:dateUtc="2025-08-12T13:27:00Z">
              <w:r w:rsidR="001D5322">
                <w:t>following guidance</w:t>
              </w:r>
            </w:ins>
            <w:r w:rsidRPr="00462B86">
              <w:t xml:space="preserve"> that impacts</w:t>
            </w:r>
            <w:r>
              <w:t xml:space="preserve"> (</w:t>
            </w:r>
            <w:del w:id="34" w:author="Graham Lear [NESO]" w:date="2025-08-12T14:27:00Z" w16du:dateUtc="2025-08-12T13:27:00Z">
              <w:r w:rsidRPr="00462B86" w:rsidDel="001D5322">
                <w:delText xml:space="preserve"> </w:delText>
              </w:r>
            </w:del>
            <w:r w:rsidRPr="00462B86">
              <w:t>consistent with a space weather event</w:t>
            </w:r>
            <w:r>
              <w:t>)</w:t>
            </w:r>
            <w:r w:rsidRPr="00462B86">
              <w:t xml:space="preserve"> have been seen or experienced in </w:t>
            </w:r>
            <w:r w:rsidRPr="00462B86">
              <w:rPr>
                <w:b/>
                <w:bCs/>
              </w:rPr>
              <w:t>GB</w:t>
            </w:r>
            <w:ins w:id="35" w:author="Graham Lear [NESO]" w:date="2025-08-12T14:29:00Z" w16du:dateUtc="2025-08-12T13:29:00Z">
              <w:r w:rsidR="001D5322">
                <w:t>. This triggers the preparation and issuing of</w:t>
              </w:r>
            </w:ins>
            <w:r w:rsidRPr="00462B86">
              <w:t xml:space="preserve"> </w:t>
            </w:r>
            <w:del w:id="36" w:author="Graham Lear [NESO]" w:date="2025-08-12T14:29:00Z" w16du:dateUtc="2025-08-12T13:29:00Z">
              <w:r w:rsidRPr="00462B86" w:rsidDel="001D5322">
                <w:delText xml:space="preserve">so that stakeholders can inform </w:delText>
              </w:r>
              <w:r w:rsidRPr="00462B86" w:rsidDel="001D5322">
                <w:rPr>
                  <w:b/>
                  <w:bCs/>
                </w:rPr>
                <w:delText xml:space="preserve">The Company </w:delText>
              </w:r>
              <w:r w:rsidRPr="00462B86" w:rsidDel="001D5322">
                <w:delText xml:space="preserve">(by way of a </w:delText>
              </w:r>
            </w:del>
            <w:r w:rsidRPr="00462B86">
              <w:rPr>
                <w:b/>
                <w:bCs/>
              </w:rPr>
              <w:t>Space Weather Outcome Statement</w:t>
            </w:r>
            <w:ins w:id="37" w:author="Graham Lear [NESO]" w:date="2025-08-12T14:30:00Z" w16du:dateUtc="2025-08-12T13:30:00Z">
              <w:r w:rsidR="001D5322">
                <w:rPr>
                  <w:b/>
                  <w:bCs/>
                </w:rPr>
                <w:t>s</w:t>
              </w:r>
            </w:ins>
            <w:del w:id="38" w:author="Graham Lear [NESO]" w:date="2025-08-12T14:30:00Z" w16du:dateUtc="2025-08-12T13:30:00Z">
              <w:r w:rsidRPr="00462B86" w:rsidDel="001D5322">
                <w:delText xml:space="preserve">) if such impacts are seen or experienced by the stakeholder’s </w:delText>
              </w:r>
              <w:r w:rsidRPr="00462B86" w:rsidDel="001D5322">
                <w:rPr>
                  <w:b/>
                  <w:bCs/>
                </w:rPr>
                <w:delText>Plant</w:delText>
              </w:r>
              <w:r w:rsidRPr="00462B86" w:rsidDel="001D5322">
                <w:delText>.</w:delText>
              </w:r>
            </w:del>
            <w:ins w:id="39" w:author="Graham Lear [NESO]" w:date="2025-08-12T14:30:00Z" w16du:dateUtc="2025-08-12T13:30:00Z">
              <w:r w:rsidR="001D5322">
                <w:t>.</w:t>
              </w:r>
            </w:ins>
          </w:p>
        </w:tc>
      </w:tr>
      <w:tr w:rsidR="007840DC" w:rsidRPr="00EE6959" w14:paraId="4AAD6AEE" w14:textId="77777777">
        <w:trPr>
          <w:cantSplit/>
        </w:trPr>
        <w:tc>
          <w:tcPr>
            <w:tcW w:w="2884" w:type="dxa"/>
          </w:tcPr>
          <w:p w14:paraId="22E8F0B3" w14:textId="77777777" w:rsidR="007840DC" w:rsidRPr="00B550B5" w:rsidRDefault="007840DC">
            <w:pPr>
              <w:pStyle w:val="Arial11Bold"/>
              <w:rPr>
                <w:rFonts w:cs="Arial"/>
                <w:bCs/>
              </w:rPr>
            </w:pPr>
            <w:r w:rsidRPr="008B75E4">
              <w:rPr>
                <w:rFonts w:cs="Arial"/>
                <w:bCs/>
              </w:rPr>
              <w:t>Space Weather Outcome Statement</w:t>
            </w:r>
          </w:p>
        </w:tc>
        <w:tc>
          <w:tcPr>
            <w:tcW w:w="6634" w:type="dxa"/>
          </w:tcPr>
          <w:p w14:paraId="5D66C556" w14:textId="234A14E2" w:rsidR="007840DC" w:rsidRPr="00EE6959" w:rsidRDefault="007840DC">
            <w:pPr>
              <w:pStyle w:val="TableArial11"/>
            </w:pPr>
            <w:r w:rsidRPr="005165D2">
              <w:t>A statement</w:t>
            </w:r>
            <w:del w:id="40" w:author="Graham Lear [NESO]" w:date="2025-09-03T16:44:00Z" w16du:dateUtc="2025-09-03T15:44:00Z">
              <w:r w:rsidRPr="005165D2" w:rsidDel="00FD7377">
                <w:delText xml:space="preserve"> (prepared in good faith)</w:delText>
              </w:r>
            </w:del>
            <w:r w:rsidRPr="005165D2">
              <w:t xml:space="preserve"> that is issued</w:t>
            </w:r>
            <w:del w:id="41" w:author="Graham Lear [NESO]" w:date="2025-09-03T16:45:00Z" w16du:dateUtc="2025-09-03T15:45:00Z">
              <w:r w:rsidRPr="005165D2" w:rsidDel="00570587">
                <w:delText>,</w:delText>
              </w:r>
            </w:del>
            <w:r w:rsidRPr="005165D2">
              <w:t xml:space="preserve"> </w:t>
            </w:r>
            <w:del w:id="42" w:author="Graham Lear [NESO]" w:date="2025-09-03T16:45:00Z" w16du:dateUtc="2025-09-03T15:45:00Z">
              <w:r w:rsidRPr="005165D2" w:rsidDel="00570587">
                <w:delText xml:space="preserve">without undue delay, </w:delText>
              </w:r>
            </w:del>
            <w:r w:rsidRPr="005165D2">
              <w:t xml:space="preserve">by the </w:t>
            </w:r>
            <w:r w:rsidRPr="005165D2">
              <w:rPr>
                <w:b/>
                <w:bCs/>
              </w:rPr>
              <w:t>User</w:t>
            </w:r>
            <w:r w:rsidRPr="005165D2">
              <w:t xml:space="preserve"> to </w:t>
            </w:r>
            <w:r w:rsidRPr="005165D2">
              <w:rPr>
                <w:b/>
                <w:bCs/>
              </w:rPr>
              <w:t>The Company</w:t>
            </w:r>
            <w:r w:rsidRPr="005165D2">
              <w:t xml:space="preserve"> where</w:t>
            </w:r>
            <w:ins w:id="43" w:author="Graham Lear [NESO]" w:date="2025-09-03T16:45:00Z" w16du:dateUtc="2025-09-03T15:45:00Z">
              <w:r w:rsidR="00570587">
                <w:t>,</w:t>
              </w:r>
            </w:ins>
            <w:del w:id="44" w:author="Graham Lear [NESO]" w:date="2025-09-03T16:45:00Z" w16du:dateUtc="2025-09-03T15:45:00Z">
              <w:r w:rsidRPr="005165D2" w:rsidDel="00570587">
                <w:delText>;</w:delText>
              </w:r>
            </w:del>
            <w:r w:rsidRPr="005165D2">
              <w:t xml:space="preserve"> following the issuing of a </w:t>
            </w:r>
            <w:r w:rsidRPr="005165D2">
              <w:rPr>
                <w:b/>
                <w:bCs/>
              </w:rPr>
              <w:t xml:space="preserve">Space Weather </w:t>
            </w:r>
            <w:del w:id="45" w:author="Graham Lear [NESO]" w:date="2025-09-03T16:40:00Z" w16du:dateUtc="2025-09-03T15:40:00Z">
              <w:r w:rsidRPr="005165D2" w:rsidDel="00CD604F">
                <w:rPr>
                  <w:b/>
                  <w:bCs/>
                </w:rPr>
                <w:delText xml:space="preserve">Expected </w:delText>
              </w:r>
            </w:del>
            <w:ins w:id="46" w:author="Graham Lear [NESO]" w:date="2025-09-03T16:41:00Z" w16du:dateUtc="2025-09-03T15:41:00Z">
              <w:r w:rsidR="00947921">
                <w:rPr>
                  <w:b/>
                  <w:bCs/>
                </w:rPr>
                <w:t>Experienced</w:t>
              </w:r>
            </w:ins>
            <w:ins w:id="47" w:author="Graham Lear [NESO]" w:date="2025-09-03T16:40:00Z" w16du:dateUtc="2025-09-03T15:40:00Z">
              <w:r w:rsidR="00CD604F" w:rsidRPr="005165D2">
                <w:rPr>
                  <w:b/>
                  <w:bCs/>
                </w:rPr>
                <w:t xml:space="preserve"> </w:t>
              </w:r>
            </w:ins>
            <w:r w:rsidRPr="005165D2">
              <w:rPr>
                <w:b/>
                <w:bCs/>
              </w:rPr>
              <w:t>Notification</w:t>
            </w:r>
            <w:ins w:id="48" w:author="Graham Lear [NESO]" w:date="2025-09-03T16:45:00Z" w16du:dateUtc="2025-09-03T15:45:00Z">
              <w:r w:rsidR="00570587">
                <w:t>,</w:t>
              </w:r>
            </w:ins>
            <w:del w:id="49" w:author="Graham Lear [NESO]" w:date="2025-09-03T16:45:00Z" w16du:dateUtc="2025-09-03T15:45:00Z">
              <w:r w:rsidRPr="005165D2" w:rsidDel="00570587">
                <w:delText>;</w:delText>
              </w:r>
            </w:del>
            <w:r w:rsidRPr="005165D2">
              <w:t xml:space="preserve"> their </w:t>
            </w:r>
            <w:r>
              <w:rPr>
                <w:b/>
                <w:bCs/>
              </w:rPr>
              <w:t>Plant</w:t>
            </w:r>
            <w:r w:rsidRPr="005165D2">
              <w:t xml:space="preserve"> ha</w:t>
            </w:r>
            <w:r>
              <w:t>s</w:t>
            </w:r>
            <w:r w:rsidRPr="005165D2">
              <w:t xml:space="preserve"> seen or experienced impacts that they believe, at the time, are or maybe of a nature consistent with a space weather event.</w:t>
            </w:r>
          </w:p>
        </w:tc>
      </w:tr>
      <w:tr w:rsidR="007840DC" w:rsidRPr="005165D2" w14:paraId="3E278881" w14:textId="77777777">
        <w:trPr>
          <w:cantSplit/>
        </w:trPr>
        <w:tc>
          <w:tcPr>
            <w:tcW w:w="2884" w:type="dxa"/>
          </w:tcPr>
          <w:p w14:paraId="79EBFB82" w14:textId="77777777" w:rsidR="007840DC" w:rsidRPr="008B75E4" w:rsidRDefault="007840DC">
            <w:pPr>
              <w:pStyle w:val="Arial11Bold"/>
              <w:rPr>
                <w:rFonts w:cs="Arial"/>
                <w:bCs/>
              </w:rPr>
            </w:pPr>
            <w:r w:rsidRPr="0DEE1E6E">
              <w:rPr>
                <w:rFonts w:cs="Arial"/>
              </w:rPr>
              <w:t>Space Weather Output Usable Declaration</w:t>
            </w:r>
          </w:p>
        </w:tc>
        <w:tc>
          <w:tcPr>
            <w:tcW w:w="6634" w:type="dxa"/>
          </w:tcPr>
          <w:p w14:paraId="6D1C9C44" w14:textId="7F5579C8" w:rsidR="007840DC" w:rsidRPr="00823A51" w:rsidDel="005B365B" w:rsidRDefault="007840DC">
            <w:pPr>
              <w:rPr>
                <w:del w:id="50" w:author="Graham Lear [NESO]" w:date="2025-09-03T16:27:00Z" w16du:dateUtc="2025-09-03T15:27:00Z"/>
              </w:rPr>
            </w:pPr>
            <w:r w:rsidRPr="005165D2">
              <w:t xml:space="preserve">A </w:t>
            </w:r>
            <w:r w:rsidRPr="3C5F9C9E">
              <w:rPr>
                <w:b/>
                <w:bCs/>
              </w:rPr>
              <w:t>Generator’s,</w:t>
            </w:r>
            <w:r>
              <w:t xml:space="preserve"> </w:t>
            </w:r>
            <w:r w:rsidRPr="3C5F9C9E">
              <w:rPr>
                <w:b/>
                <w:bCs/>
              </w:rPr>
              <w:t>Interconnector</w:t>
            </w:r>
            <w:r>
              <w:rPr>
                <w:b/>
                <w:bCs/>
              </w:rPr>
              <w:t xml:space="preserve"> Owner</w:t>
            </w:r>
            <w:r w:rsidRPr="3C5F9C9E">
              <w:rPr>
                <w:b/>
                <w:bCs/>
              </w:rPr>
              <w:t xml:space="preserve">’s </w:t>
            </w:r>
            <w:r>
              <w:t>and</w:t>
            </w:r>
            <w:r w:rsidRPr="3C5F9C9E">
              <w:rPr>
                <w:b/>
                <w:bCs/>
              </w:rPr>
              <w:t xml:space="preserve"> Restoration Contractor’s</w:t>
            </w:r>
            <w:r w:rsidRPr="005165D2">
              <w:t xml:space="preserve"> best estimate of the expected </w:t>
            </w:r>
            <w:del w:id="51" w:author="Graham Lear [NESO]" w:date="2025-09-03T16:27:00Z" w16du:dateUtc="2025-09-03T15:27:00Z">
              <w:r w:rsidRPr="005165D2" w:rsidDel="005B365B">
                <w:delText>(un)</w:delText>
              </w:r>
            </w:del>
            <w:r w:rsidRPr="005165D2">
              <w:t xml:space="preserve">availability of their specified </w:t>
            </w:r>
            <w:r w:rsidRPr="00462B86">
              <w:rPr>
                <w:b/>
                <w:bCs/>
              </w:rPr>
              <w:t>Plant</w:t>
            </w:r>
            <w:del w:id="52" w:author="Graham Lear [NESO]" w:date="2025-09-03T16:27:00Z" w16du:dateUtc="2025-09-03T15:27:00Z">
              <w:r w:rsidRPr="005165D2" w:rsidDel="005B365B">
                <w:delText>;</w:delText>
              </w:r>
            </w:del>
          </w:p>
          <w:p w14:paraId="7DA3C839" w14:textId="6F72C5D1" w:rsidR="007840DC" w:rsidRPr="00823A51" w:rsidDel="001A5696" w:rsidRDefault="005B365B">
            <w:pPr>
              <w:rPr>
                <w:del w:id="53" w:author="Graham Lear [NESO]" w:date="2025-09-03T16:27:00Z" w16du:dateUtc="2025-09-03T15:27:00Z"/>
              </w:rPr>
            </w:pPr>
            <w:ins w:id="54" w:author="Graham Lear [NESO]" w:date="2025-09-03T16:27:00Z" w16du:dateUtc="2025-09-03T15:27:00Z">
              <w:r>
                <w:t xml:space="preserve"> </w:t>
              </w:r>
            </w:ins>
            <w:r w:rsidR="007840DC" w:rsidRPr="005165D2">
              <w:t xml:space="preserve">in the event of a </w:t>
            </w:r>
            <w:r w:rsidR="007840DC" w:rsidRPr="005165D2">
              <w:rPr>
                <w:b/>
                <w:bCs/>
              </w:rPr>
              <w:t xml:space="preserve">Space Weather </w:t>
            </w:r>
            <w:del w:id="55" w:author="Graham Lear [NESO]" w:date="2025-09-03T16:41:00Z" w16du:dateUtc="2025-09-03T15:41:00Z">
              <w:r w:rsidR="007840DC" w:rsidRPr="005165D2" w:rsidDel="00947921">
                <w:rPr>
                  <w:b/>
                  <w:bCs/>
                </w:rPr>
                <w:delText xml:space="preserve">Possible </w:delText>
              </w:r>
            </w:del>
            <w:ins w:id="56" w:author="Graham Lear [NESO]" w:date="2025-09-03T16:41:00Z" w16du:dateUtc="2025-09-03T15:41:00Z">
              <w:r w:rsidR="00947921">
                <w:rPr>
                  <w:b/>
                  <w:bCs/>
                </w:rPr>
                <w:t>Imminent</w:t>
              </w:r>
              <w:r w:rsidR="00947921" w:rsidRPr="005165D2">
                <w:rPr>
                  <w:b/>
                  <w:bCs/>
                </w:rPr>
                <w:t xml:space="preserve"> </w:t>
              </w:r>
            </w:ins>
            <w:r w:rsidR="007840DC" w:rsidRPr="005165D2">
              <w:rPr>
                <w:b/>
                <w:bCs/>
              </w:rPr>
              <w:t xml:space="preserve">Notification </w:t>
            </w:r>
            <w:r w:rsidR="007840DC" w:rsidRPr="005165D2">
              <w:t>being issued</w:t>
            </w:r>
            <w:ins w:id="57" w:author="Graham Lear [NESO]" w:date="2025-09-03T16:27:00Z" w16du:dateUtc="2025-09-03T15:27:00Z">
              <w:r w:rsidR="001A5696">
                <w:t xml:space="preserve">. </w:t>
              </w:r>
            </w:ins>
            <w:del w:id="58" w:author="Graham Lear [NESO]" w:date="2025-09-03T16:27:00Z" w16du:dateUtc="2025-09-03T15:27:00Z">
              <w:r w:rsidR="007840DC" w:rsidRPr="005165D2" w:rsidDel="001A5696">
                <w:delText xml:space="preserve">; </w:delText>
              </w:r>
            </w:del>
          </w:p>
          <w:p w14:paraId="0F4525BA" w14:textId="2EF936A6" w:rsidR="007840DC" w:rsidRPr="005165D2" w:rsidDel="001A5696" w:rsidRDefault="007840DC">
            <w:pPr>
              <w:rPr>
                <w:del w:id="59" w:author="Graham Lear [NESO]" w:date="2025-09-03T16:27:00Z" w16du:dateUtc="2025-09-03T15:27:00Z"/>
              </w:rPr>
            </w:pPr>
            <w:del w:id="60" w:author="Graham Lear [NESO]" w:date="2025-09-03T16:27:00Z" w16du:dateUtc="2025-09-03T15:27:00Z">
              <w:r w:rsidRPr="005165D2" w:rsidDel="001A5696">
                <w:delText xml:space="preserve">that the </w:delText>
              </w:r>
              <w:r w:rsidRPr="005165D2" w:rsidDel="001A5696">
                <w:rPr>
                  <w:b/>
                  <w:bCs/>
                </w:rPr>
                <w:delText>Generator</w:delText>
              </w:r>
              <w:r w:rsidRPr="3C5F9C9E" w:rsidDel="001A5696">
                <w:rPr>
                  <w:b/>
                  <w:bCs/>
                </w:rPr>
                <w:delText>,</w:delText>
              </w:r>
              <w:r w:rsidDel="001A5696">
                <w:delText xml:space="preserve"> </w:delText>
              </w:r>
              <w:r w:rsidRPr="005165D2" w:rsidDel="001A5696">
                <w:rPr>
                  <w:b/>
                  <w:bCs/>
                </w:rPr>
                <w:delText>Interconnector</w:delText>
              </w:r>
              <w:r w:rsidRPr="3C5F9C9E" w:rsidDel="001A5696">
                <w:rPr>
                  <w:b/>
                  <w:bCs/>
                </w:rPr>
                <w:delText xml:space="preserve"> </w:delText>
              </w:r>
              <w:r w:rsidDel="001A5696">
                <w:rPr>
                  <w:b/>
                  <w:bCs/>
                </w:rPr>
                <w:delText xml:space="preserve">Owner </w:delText>
              </w:r>
              <w:r w:rsidRPr="005165D2" w:rsidDel="001A5696">
                <w:delText>and</w:delText>
              </w:r>
              <w:r w:rsidRPr="3C5F9C9E" w:rsidDel="001A5696">
                <w:rPr>
                  <w:b/>
                  <w:bCs/>
                </w:rPr>
                <w:delText xml:space="preserve"> Restoration Contractor</w:delText>
              </w:r>
              <w:r w:rsidDel="001A5696">
                <w:delText xml:space="preserve"> </w:delText>
              </w:r>
              <w:r w:rsidRPr="005165D2" w:rsidDel="001A5696">
                <w:delText xml:space="preserve">must submit to </w:delText>
              </w:r>
              <w:r w:rsidRPr="005165D2" w:rsidDel="001A5696">
                <w:rPr>
                  <w:b/>
                  <w:bCs/>
                </w:rPr>
                <w:delText>The Company</w:delText>
              </w:r>
            </w:del>
            <w:del w:id="61" w:author="Graham Lear [NESO]" w:date="2025-08-12T14:34:00Z" w16du:dateUtc="2025-08-12T13:34:00Z">
              <w:r w:rsidRPr="005165D2" w:rsidDel="00487C4B">
                <w:delText xml:space="preserve"> within three hours of </w:delText>
              </w:r>
              <w:r w:rsidRPr="005165D2" w:rsidDel="00487C4B">
                <w:rPr>
                  <w:b/>
                  <w:bCs/>
                </w:rPr>
                <w:delText>The Company</w:delText>
              </w:r>
              <w:r w:rsidRPr="005165D2" w:rsidDel="00487C4B">
                <w:delText xml:space="preserve"> issuing a </w:delText>
              </w:r>
              <w:r w:rsidRPr="005165D2" w:rsidDel="00487C4B">
                <w:rPr>
                  <w:b/>
                  <w:bCs/>
                </w:rPr>
                <w:delText xml:space="preserve">Space </w:delText>
              </w:r>
            </w:del>
            <w:del w:id="62" w:author="Graham Lear [NESO]" w:date="2025-08-12T14:35:00Z" w16du:dateUtc="2025-08-12T13:35:00Z">
              <w:r w:rsidRPr="005165D2" w:rsidDel="00487C4B">
                <w:rPr>
                  <w:b/>
                  <w:bCs/>
                </w:rPr>
                <w:delText>Weather Prepare Notification</w:delText>
              </w:r>
            </w:del>
            <w:del w:id="63" w:author="Graham Lear [NESO]" w:date="2025-09-03T16:27:00Z" w16du:dateUtc="2025-09-03T15:27:00Z">
              <w:r w:rsidRPr="005165D2" w:rsidDel="001A5696">
                <w:delText xml:space="preserve">. </w:delText>
              </w:r>
            </w:del>
          </w:p>
          <w:p w14:paraId="6AC4FD26" w14:textId="0C6B544F" w:rsidR="007840DC" w:rsidDel="005B365B" w:rsidRDefault="007840DC" w:rsidP="007E39AE">
            <w:pPr>
              <w:rPr>
                <w:del w:id="64" w:author="Graham Lear [NESO]" w:date="2025-09-03T16:27:00Z" w16du:dateUtc="2025-09-03T15:27:00Z"/>
              </w:rPr>
            </w:pPr>
            <w:r w:rsidRPr="005165D2">
              <w:t xml:space="preserve">This shall cover the period of time from a </w:t>
            </w:r>
            <w:r w:rsidRPr="005165D2">
              <w:rPr>
                <w:b/>
                <w:bCs/>
              </w:rPr>
              <w:t xml:space="preserve">Space Weather </w:t>
            </w:r>
            <w:del w:id="65" w:author="Graham Lear [NESO]" w:date="2025-09-03T16:41:00Z" w16du:dateUtc="2025-09-03T15:41:00Z">
              <w:r w:rsidRPr="005165D2" w:rsidDel="00947921">
                <w:rPr>
                  <w:b/>
                  <w:bCs/>
                </w:rPr>
                <w:delText xml:space="preserve">Possible </w:delText>
              </w:r>
            </w:del>
            <w:ins w:id="66" w:author="Graham Lear [NESO]" w:date="2025-09-03T16:41:00Z" w16du:dateUtc="2025-09-03T15:41:00Z">
              <w:r w:rsidR="00947921">
                <w:rPr>
                  <w:b/>
                  <w:bCs/>
                </w:rPr>
                <w:t>Imminent</w:t>
              </w:r>
              <w:r w:rsidR="00947921" w:rsidRPr="005165D2">
                <w:rPr>
                  <w:b/>
                  <w:bCs/>
                </w:rPr>
                <w:t xml:space="preserve"> </w:t>
              </w:r>
            </w:ins>
            <w:r w:rsidRPr="005165D2">
              <w:rPr>
                <w:b/>
                <w:bCs/>
              </w:rPr>
              <w:t xml:space="preserve">Notification </w:t>
            </w:r>
            <w:r w:rsidRPr="005165D2">
              <w:t>being issued</w:t>
            </w:r>
            <w:del w:id="67" w:author="Graham Lear [NESO]" w:date="2025-09-03T16:28:00Z" w16du:dateUtc="2025-09-03T15:28:00Z">
              <w:r w:rsidRPr="005165D2" w:rsidDel="001A5696">
                <w:delText xml:space="preserve"> (in the future)</w:delText>
              </w:r>
            </w:del>
            <w:r w:rsidRPr="005165D2">
              <w:t xml:space="preserve"> by </w:t>
            </w:r>
            <w:r w:rsidRPr="005165D2">
              <w:rPr>
                <w:b/>
                <w:bCs/>
              </w:rPr>
              <w:t>The Company</w:t>
            </w:r>
            <w:r w:rsidRPr="005165D2">
              <w:t xml:space="preserve"> until</w:t>
            </w:r>
            <w:r>
              <w:t xml:space="preserve"> such time</w:t>
            </w:r>
            <w:r w:rsidRPr="005165D2">
              <w:t xml:space="preserve"> </w:t>
            </w:r>
            <w:r>
              <w:t xml:space="preserve">as specified by the </w:t>
            </w:r>
            <w:r w:rsidRPr="3C5F9C9E">
              <w:rPr>
                <w:b/>
                <w:bCs/>
              </w:rPr>
              <w:t>Generator</w:t>
            </w:r>
            <w:r w:rsidRPr="004C0AF8">
              <w:t xml:space="preserve">, </w:t>
            </w:r>
            <w:r w:rsidRPr="3C5F9C9E">
              <w:rPr>
                <w:b/>
                <w:bCs/>
              </w:rPr>
              <w:t>Interconnector</w:t>
            </w:r>
            <w:r>
              <w:rPr>
                <w:b/>
                <w:bCs/>
              </w:rPr>
              <w:t xml:space="preserve"> Owner</w:t>
            </w:r>
            <w:r w:rsidRPr="3C5F9C9E">
              <w:rPr>
                <w:b/>
                <w:bCs/>
              </w:rPr>
              <w:t xml:space="preserve"> </w:t>
            </w:r>
            <w:r>
              <w:t>and</w:t>
            </w:r>
            <w:r w:rsidRPr="3C5F9C9E">
              <w:rPr>
                <w:b/>
                <w:bCs/>
              </w:rPr>
              <w:t xml:space="preserve"> Restoration Contractor</w:t>
            </w:r>
            <w:r>
              <w:t xml:space="preserve"> </w:t>
            </w:r>
            <w:r w:rsidRPr="005165D2">
              <w:t xml:space="preserve">after </w:t>
            </w:r>
            <w:r>
              <w:t xml:space="preserve">either </w:t>
            </w:r>
            <w:r w:rsidRPr="005165D2">
              <w:t xml:space="preserve">a </w:t>
            </w:r>
            <w:r w:rsidRPr="005165D2">
              <w:rPr>
                <w:b/>
                <w:bCs/>
              </w:rPr>
              <w:t xml:space="preserve">Space Weather </w:t>
            </w:r>
            <w:r w:rsidRPr="004C0AF8">
              <w:rPr>
                <w:b/>
                <w:bCs/>
              </w:rPr>
              <w:t>Cessation</w:t>
            </w:r>
            <w:r w:rsidRPr="005165D2">
              <w:rPr>
                <w:b/>
                <w:bCs/>
              </w:rPr>
              <w:t xml:space="preserve"> Notification</w:t>
            </w:r>
            <w:r w:rsidRPr="005165D2">
              <w:t xml:space="preserve"> </w:t>
            </w:r>
            <w:r>
              <w:t xml:space="preserve">or a </w:t>
            </w:r>
            <w:r w:rsidRPr="3C5F9C9E">
              <w:rPr>
                <w:b/>
                <w:bCs/>
              </w:rPr>
              <w:t>Space Weather C</w:t>
            </w:r>
            <w:r>
              <w:rPr>
                <w:b/>
                <w:bCs/>
              </w:rPr>
              <w:t>ancellation</w:t>
            </w:r>
            <w:r w:rsidRPr="3C5F9C9E">
              <w:rPr>
                <w:b/>
                <w:bCs/>
              </w:rPr>
              <w:t xml:space="preserve"> Notification </w:t>
            </w:r>
            <w:r w:rsidRPr="005165D2">
              <w:t xml:space="preserve">being issued by </w:t>
            </w:r>
            <w:r w:rsidRPr="005165D2">
              <w:rPr>
                <w:b/>
                <w:bCs/>
              </w:rPr>
              <w:t>The Company</w:t>
            </w:r>
            <w:ins w:id="68" w:author="Graham Lear [NESO]" w:date="2025-09-03T16:28:00Z" w16du:dateUtc="2025-09-03T15:28:00Z">
              <w:r w:rsidR="004C0AF8">
                <w:t>.</w:t>
              </w:r>
            </w:ins>
            <w:del w:id="69" w:author="Graham Lear [NESO]" w:date="2025-09-03T16:27:00Z" w16du:dateUtc="2025-09-03T15:27:00Z">
              <w:r w:rsidRPr="005165D2" w:rsidDel="005B365B">
                <w:delText xml:space="preserve"> </w:delText>
              </w:r>
              <w:r w:rsidDel="005B365B">
                <w:delText>(</w:delText>
              </w:r>
              <w:r w:rsidRPr="005165D2" w:rsidDel="005B365B">
                <w:delText xml:space="preserve">where the </w:delText>
              </w:r>
              <w:r w:rsidRPr="00462B86" w:rsidDel="005B365B">
                <w:rPr>
                  <w:b/>
                  <w:bCs/>
                </w:rPr>
                <w:delText>Plant</w:delText>
              </w:r>
              <w:r w:rsidRPr="005165D2" w:rsidDel="005B365B">
                <w:delText xml:space="preserve"> will continue to be available throughout the period in question).  </w:delText>
              </w:r>
            </w:del>
          </w:p>
          <w:p w14:paraId="5ECBC67F" w14:textId="77777777" w:rsidR="005B365B" w:rsidRPr="005165D2" w:rsidRDefault="005B365B">
            <w:pPr>
              <w:rPr>
                <w:ins w:id="70" w:author="Graham Lear [NESO]" w:date="2025-09-03T16:27:00Z" w16du:dateUtc="2025-09-03T15:27:00Z"/>
              </w:rPr>
            </w:pPr>
          </w:p>
          <w:p w14:paraId="22309DEE" w14:textId="7727BB0D" w:rsidR="007840DC" w:rsidRPr="005165D2" w:rsidRDefault="007840DC" w:rsidP="004C0AF8">
            <w:del w:id="71" w:author="Graham Lear [NESO]" w:date="2025-09-03T16:27:00Z" w16du:dateUtc="2025-09-03T15:27:00Z">
              <w:r w:rsidRPr="005165D2" w:rsidDel="007E39AE">
                <w:delText>For the avoidance of doubt, this declaration shall</w:delText>
              </w:r>
            </w:del>
            <w:del w:id="72" w:author="Graham Lear [NESO]" w:date="2025-08-12T14:36:00Z" w16du:dateUtc="2025-08-12T13:36:00Z">
              <w:r w:rsidRPr="005165D2" w:rsidDel="00487C4B">
                <w:delText xml:space="preserve">; if acted upon by a </w:delText>
              </w:r>
              <w:r w:rsidRPr="005165D2" w:rsidDel="00487C4B">
                <w:rPr>
                  <w:b/>
                  <w:bCs/>
                </w:rPr>
                <w:delText xml:space="preserve">Generator </w:delText>
              </w:r>
              <w:r w:rsidDel="00487C4B">
                <w:delText xml:space="preserve">in respect to their </w:delText>
              </w:r>
              <w:r w:rsidRPr="3C5F9C9E" w:rsidDel="00487C4B">
                <w:rPr>
                  <w:b/>
                  <w:bCs/>
                </w:rPr>
                <w:delText>Gensets</w:delText>
              </w:r>
              <w:r w:rsidDel="00487C4B">
                <w:rPr>
                  <w:b/>
                  <w:bCs/>
                </w:rPr>
                <w:delText>,</w:delText>
              </w:r>
              <w:r w:rsidRPr="005165D2" w:rsidDel="00487C4B">
                <w:delText xml:space="preserve"> </w:delText>
              </w:r>
              <w:r w:rsidRPr="005165D2" w:rsidDel="00487C4B">
                <w:rPr>
                  <w:b/>
                  <w:bCs/>
                </w:rPr>
                <w:delText>Interconnector</w:delText>
              </w:r>
              <w:r w:rsidDel="00487C4B">
                <w:rPr>
                  <w:b/>
                  <w:bCs/>
                </w:rPr>
                <w:delText xml:space="preserve"> Owner</w:delText>
              </w:r>
              <w:r w:rsidDel="00487C4B">
                <w:delText xml:space="preserve"> in respect to their </w:delText>
              </w:r>
              <w:r w:rsidDel="00487C4B">
                <w:rPr>
                  <w:b/>
                  <w:bCs/>
                </w:rPr>
                <w:delText xml:space="preserve">Interconnector </w:delText>
              </w:r>
              <w:r w:rsidRPr="00462B86" w:rsidDel="00487C4B">
                <w:delText xml:space="preserve">or </w:delText>
              </w:r>
              <w:r w:rsidDel="00487C4B">
                <w:rPr>
                  <w:b/>
                  <w:bCs/>
                </w:rPr>
                <w:delText xml:space="preserve">Restoration Contractors </w:delText>
              </w:r>
              <w:r w:rsidRPr="00462B86" w:rsidDel="00487C4B">
                <w:delText>in respect to their</w:delText>
              </w:r>
              <w:r w:rsidDel="00487C4B">
                <w:rPr>
                  <w:b/>
                  <w:bCs/>
                </w:rPr>
                <w:delText xml:space="preserve"> Plant</w:delText>
              </w:r>
              <w:r w:rsidDel="00487C4B">
                <w:delText xml:space="preserve"> </w:delText>
              </w:r>
              <w:r w:rsidRPr="005165D2" w:rsidDel="00487C4B">
                <w:rPr>
                  <w:b/>
                  <w:bCs/>
                </w:rPr>
                <w:delText>(</w:delText>
              </w:r>
              <w:r w:rsidRPr="005165D2" w:rsidDel="00487C4B">
                <w:delText xml:space="preserve">following </w:delText>
              </w:r>
              <w:r w:rsidRPr="005165D2" w:rsidDel="00487C4B">
                <w:rPr>
                  <w:b/>
                  <w:bCs/>
                </w:rPr>
                <w:delText>The Company</w:delText>
              </w:r>
              <w:r w:rsidRPr="005165D2" w:rsidDel="00487C4B">
                <w:delText xml:space="preserve"> issuing a </w:delText>
              </w:r>
              <w:r w:rsidRPr="005165D2" w:rsidDel="00487C4B">
                <w:rPr>
                  <w:b/>
                  <w:bCs/>
                </w:rPr>
                <w:delText>Space Weather Prepare Notification)</w:delText>
              </w:r>
              <w:r w:rsidRPr="005165D2" w:rsidDel="00487C4B">
                <w:delText>;</w:delText>
              </w:r>
            </w:del>
            <w:del w:id="73" w:author="Graham Lear [NESO]" w:date="2025-09-03T16:27:00Z" w16du:dateUtc="2025-09-03T15:27:00Z">
              <w:r w:rsidRPr="005165D2" w:rsidDel="007E39AE">
                <w:rPr>
                  <w:b/>
                  <w:bCs/>
                </w:rPr>
                <w:delText xml:space="preserve"> </w:delText>
              </w:r>
              <w:r w:rsidRPr="005165D2" w:rsidDel="007E39AE">
                <w:delText xml:space="preserve">be deemed a </w:delText>
              </w:r>
              <w:r w:rsidRPr="005165D2" w:rsidDel="007E39AE">
                <w:rPr>
                  <w:b/>
                  <w:bCs/>
                </w:rPr>
                <w:delText>Planned Outage</w:delText>
              </w:r>
              <w:r w:rsidRPr="005165D2" w:rsidDel="007E39AE">
                <w:delText xml:space="preserve">.  </w:delText>
              </w:r>
            </w:del>
          </w:p>
        </w:tc>
      </w:tr>
      <w:tr w:rsidR="007840DC" w:rsidRPr="00EC334A" w14:paraId="32BA1921" w14:textId="77777777">
        <w:trPr>
          <w:cantSplit/>
        </w:trPr>
        <w:tc>
          <w:tcPr>
            <w:tcW w:w="2884" w:type="dxa"/>
          </w:tcPr>
          <w:p w14:paraId="0DAC9CED" w14:textId="6FE29C2E" w:rsidR="007840DC" w:rsidRPr="00EC334A" w:rsidRDefault="007840DC">
            <w:pPr>
              <w:pStyle w:val="Arial11Bold"/>
              <w:rPr>
                <w:rFonts w:cs="Arial"/>
              </w:rPr>
            </w:pPr>
            <w:r w:rsidRPr="00EC334A">
              <w:rPr>
                <w:bCs/>
              </w:rPr>
              <w:t xml:space="preserve">Space Weather </w:t>
            </w:r>
            <w:del w:id="74" w:author="Graham Lear [NESO]" w:date="2025-09-03T16:41:00Z" w16du:dateUtc="2025-09-03T15:41:00Z">
              <w:r w:rsidRPr="00EC334A" w:rsidDel="00947921">
                <w:rPr>
                  <w:bCs/>
                </w:rPr>
                <w:delText xml:space="preserve">Possible </w:delText>
              </w:r>
            </w:del>
            <w:ins w:id="75" w:author="Graham Lear [NESO]" w:date="2025-09-03T16:41:00Z" w16du:dateUtc="2025-09-03T15:41:00Z">
              <w:r w:rsidR="00947921">
                <w:rPr>
                  <w:bCs/>
                </w:rPr>
                <w:t>Imminent</w:t>
              </w:r>
              <w:r w:rsidR="00947921" w:rsidRPr="00EC334A">
                <w:rPr>
                  <w:bCs/>
                </w:rPr>
                <w:t xml:space="preserve"> </w:t>
              </w:r>
            </w:ins>
            <w:r w:rsidRPr="00EC334A">
              <w:rPr>
                <w:bCs/>
              </w:rPr>
              <w:t>Notification</w:t>
            </w:r>
          </w:p>
        </w:tc>
        <w:tc>
          <w:tcPr>
            <w:tcW w:w="6634" w:type="dxa"/>
          </w:tcPr>
          <w:p w14:paraId="320CDE54" w14:textId="304ECF32" w:rsidR="007840DC" w:rsidRPr="00EC334A" w:rsidRDefault="007840DC">
            <w:pPr>
              <w:pStyle w:val="TableArial11"/>
              <w:rPr>
                <w:rFonts w:cs="Arial"/>
              </w:rPr>
            </w:pPr>
            <w:r w:rsidRPr="00462B86">
              <w:t xml:space="preserve">A notification issued by </w:t>
            </w:r>
            <w:r w:rsidRPr="00462B86">
              <w:rPr>
                <w:b/>
                <w:bCs/>
              </w:rPr>
              <w:t>The Company</w:t>
            </w:r>
            <w:r w:rsidRPr="00462B86">
              <w:t xml:space="preserve"> </w:t>
            </w:r>
            <w:del w:id="76" w:author="Graham Lear [NESO]" w:date="2025-08-12T14:37:00Z" w16du:dateUtc="2025-08-12T13:37:00Z">
              <w:r w:rsidRPr="00462B86" w:rsidDel="00487C4B">
                <w:delText xml:space="preserve">via the </w:delText>
              </w:r>
              <w:r w:rsidRPr="00462B86" w:rsidDel="00487C4B">
                <w:rPr>
                  <w:b/>
                  <w:bCs/>
                </w:rPr>
                <w:delText>BMRS</w:delText>
              </w:r>
              <w:r w:rsidRPr="00462B86" w:rsidDel="00487C4B">
                <w:delText xml:space="preserve"> (and directly to </w:delText>
              </w:r>
              <w:r w:rsidRPr="00462B86" w:rsidDel="00487C4B">
                <w:rPr>
                  <w:b/>
                  <w:bCs/>
                </w:rPr>
                <w:delText>Control Centres</w:delText>
              </w:r>
              <w:r w:rsidRPr="00462B86" w:rsidDel="00487C4B">
                <w:delText xml:space="preserve">) </w:delText>
              </w:r>
            </w:del>
            <w:r w:rsidRPr="00462B86">
              <w:t xml:space="preserve">following </w:t>
            </w:r>
            <w:del w:id="77" w:author="Graham Lear [NESO]" w:date="2025-08-12T14:38:00Z" w16du:dateUtc="2025-08-12T13:38:00Z">
              <w:r w:rsidRPr="00462B86" w:rsidDel="00487C4B">
                <w:rPr>
                  <w:b/>
                  <w:bCs/>
                </w:rPr>
                <w:delText>The Company</w:delText>
              </w:r>
              <w:r w:rsidRPr="00462B86" w:rsidDel="00487C4B">
                <w:delText xml:space="preserve"> being informed by the </w:delText>
              </w:r>
            </w:del>
            <w:r w:rsidRPr="00462B86">
              <w:t xml:space="preserve">Met Office </w:t>
            </w:r>
            <w:ins w:id="78" w:author="Graham Lear [NESO]" w:date="2025-08-12T14:39:00Z" w16du:dateUtc="2025-08-12T13:39:00Z">
              <w:r w:rsidR="00487C4B">
                <w:t xml:space="preserve">guidance </w:t>
              </w:r>
            </w:ins>
            <w:r w:rsidRPr="00462B86">
              <w:t xml:space="preserve">of </w:t>
            </w:r>
            <w:del w:id="79" w:author="Graham Lear [NESO]" w:date="2025-08-12T14:39:00Z" w16du:dateUtc="2025-08-12T13:39:00Z">
              <w:r w:rsidRPr="00462B86" w:rsidDel="00487C4B">
                <w:delText xml:space="preserve">an </w:delText>
              </w:r>
            </w:del>
            <w:r w:rsidRPr="00462B86">
              <w:t xml:space="preserve">imminent space weather </w:t>
            </w:r>
            <w:del w:id="80" w:author="Graham Lear [NESO]" w:date="2025-08-12T14:39:00Z" w16du:dateUtc="2025-08-12T13:39:00Z">
              <w:r w:rsidRPr="00462B86" w:rsidDel="00487C4B">
                <w:delText xml:space="preserve">related activity that is </w:delText>
              </w:r>
            </w:del>
            <w:r w:rsidRPr="00462B86">
              <w:t xml:space="preserve">of a nature and anticipated level </w:t>
            </w:r>
            <w:ins w:id="81" w:author="Graham Lear [NESO]" w:date="2025-08-12T14:39:00Z" w16du:dateUtc="2025-08-12T13:39:00Z">
              <w:r w:rsidR="00487C4B">
                <w:t>of G</w:t>
              </w:r>
            </w:ins>
            <w:ins w:id="82" w:author="Graham Lear [NESO]" w:date="2025-08-12T14:40:00Z" w16du:dateUtc="2025-08-12T13:40:00Z">
              <w:r w:rsidR="00487C4B">
                <w:t xml:space="preserve">5 </w:t>
              </w:r>
            </w:ins>
            <w:r w:rsidRPr="00462B86">
              <w:t>(</w:t>
            </w:r>
            <w:r>
              <w:t>using the Met Office ranking</w:t>
            </w:r>
            <w:del w:id="83" w:author="Graham Lear [NESO]" w:date="2025-08-12T14:40:00Z" w16du:dateUtc="2025-08-12T13:40:00Z">
              <w:r w:rsidDel="00487C4B">
                <w:delText xml:space="preserve"> </w:delText>
              </w:r>
              <w:r w:rsidRPr="00462B86" w:rsidDel="00487C4B">
                <w:delText>of G5</w:delText>
              </w:r>
            </w:del>
            <w:r w:rsidRPr="00462B86">
              <w:t>)</w:t>
            </w:r>
            <w:ins w:id="84" w:author="Graham Lear [NESO]" w:date="2025-08-12T14:40:00Z" w16du:dateUtc="2025-08-12T13:40:00Z">
              <w:r w:rsidR="005F1D9D">
                <w:t>.</w:t>
              </w:r>
            </w:ins>
            <w:r w:rsidRPr="00462B86">
              <w:t xml:space="preserve"> </w:t>
            </w:r>
            <w:del w:id="85" w:author="Graham Lear [NESO]" w:date="2025-08-12T14:40:00Z" w16du:dateUtc="2025-08-12T13:40:00Z">
              <w:r w:rsidRPr="00462B86" w:rsidDel="005F1D9D">
                <w:delText xml:space="preserve">that warrants </w:delText>
              </w:r>
              <w:r w:rsidRPr="00462B86" w:rsidDel="005F1D9D">
                <w:rPr>
                  <w:b/>
                  <w:bCs/>
                </w:rPr>
                <w:delText>The</w:delText>
              </w:r>
              <w:r w:rsidRPr="00462B86" w:rsidDel="005F1D9D">
                <w:delText xml:space="preserve"> </w:delText>
              </w:r>
              <w:r w:rsidRPr="00462B86" w:rsidDel="005F1D9D">
                <w:rPr>
                  <w:b/>
                  <w:bCs/>
                </w:rPr>
                <w:delText>Company</w:delText>
              </w:r>
              <w:r w:rsidRPr="00462B86" w:rsidDel="005F1D9D">
                <w:delText xml:space="preserve"> informing relevant stakeholders for</w:delText>
              </w:r>
              <w:r w:rsidDel="005F1D9D">
                <w:delText xml:space="preserve"> their action where required in accordance with OC2.5.</w:delText>
              </w:r>
              <w:r w:rsidRPr="00462B86" w:rsidDel="005F1D9D">
                <w:delText xml:space="preserve"> </w:delText>
              </w:r>
            </w:del>
            <w:r w:rsidRPr="00462B86">
              <w:t xml:space="preserve">A </w:t>
            </w:r>
            <w:r w:rsidRPr="00462B86">
              <w:rPr>
                <w:b/>
                <w:bCs/>
              </w:rPr>
              <w:t xml:space="preserve">Space Weather </w:t>
            </w:r>
            <w:del w:id="86" w:author="Graham Lear [NESO]" w:date="2025-09-03T16:42:00Z" w16du:dateUtc="2025-09-03T15:42:00Z">
              <w:r w:rsidRPr="00462B86" w:rsidDel="00CD7D3C">
                <w:rPr>
                  <w:b/>
                  <w:bCs/>
                </w:rPr>
                <w:delText xml:space="preserve">Possible </w:delText>
              </w:r>
            </w:del>
            <w:ins w:id="87" w:author="Graham Lear [NESO]" w:date="2025-09-03T16:42:00Z" w16du:dateUtc="2025-09-03T15:42:00Z">
              <w:r w:rsidR="00CD7D3C">
                <w:rPr>
                  <w:b/>
                  <w:bCs/>
                </w:rPr>
                <w:t>Imminent</w:t>
              </w:r>
              <w:r w:rsidR="00CD7D3C" w:rsidRPr="00462B86">
                <w:rPr>
                  <w:b/>
                  <w:bCs/>
                </w:rPr>
                <w:t xml:space="preserve"> </w:t>
              </w:r>
            </w:ins>
            <w:r w:rsidRPr="00462B86">
              <w:rPr>
                <w:b/>
                <w:bCs/>
              </w:rPr>
              <w:t xml:space="preserve">Notification </w:t>
            </w:r>
            <w:r w:rsidRPr="00462B86">
              <w:t xml:space="preserve">is likely to be issued (by </w:t>
            </w:r>
            <w:r w:rsidRPr="00462B86">
              <w:rPr>
                <w:b/>
                <w:bCs/>
              </w:rPr>
              <w:t>The Company</w:t>
            </w:r>
            <w:r w:rsidRPr="00462B86">
              <w:t xml:space="preserve">) </w:t>
            </w:r>
            <w:del w:id="88" w:author="Graham Lear [NESO]" w:date="2025-08-12T14:41:00Z" w16du:dateUtc="2025-08-12T13:41:00Z">
              <w:r w:rsidRPr="00462B86" w:rsidDel="005F1D9D">
                <w:delText xml:space="preserve">some </w:delText>
              </w:r>
            </w:del>
            <w:r>
              <w:t>20</w:t>
            </w:r>
            <w:r w:rsidRPr="00462B86">
              <w:t xml:space="preserve"> to </w:t>
            </w:r>
            <w:r>
              <w:t>60</w:t>
            </w:r>
            <w:r w:rsidRPr="00462B86">
              <w:t xml:space="preserve"> minutes ahead of a space weather event being forecast to impact the </w:t>
            </w:r>
            <w:r w:rsidRPr="00462B86">
              <w:rPr>
                <w:b/>
                <w:bCs/>
              </w:rPr>
              <w:t>NETS</w:t>
            </w:r>
            <w:r w:rsidRPr="00462B86">
              <w:t>.</w:t>
            </w:r>
          </w:p>
        </w:tc>
      </w:tr>
      <w:tr w:rsidR="007840DC" w:rsidRPr="007E0B31" w14:paraId="604F5AE1" w14:textId="77777777">
        <w:trPr>
          <w:cantSplit/>
        </w:trPr>
        <w:tc>
          <w:tcPr>
            <w:tcW w:w="2884" w:type="dxa"/>
          </w:tcPr>
          <w:p w14:paraId="2862CDF2" w14:textId="77777777" w:rsidR="007840DC" w:rsidRPr="007E0B31" w:rsidRDefault="007840DC">
            <w:pPr>
              <w:pStyle w:val="Arial11Bold"/>
              <w:rPr>
                <w:rFonts w:cs="Arial"/>
              </w:rPr>
            </w:pPr>
            <w:r w:rsidRPr="00090C5D">
              <w:rPr>
                <w:bCs/>
              </w:rPr>
              <w:t>Space Weather Prepare Notification</w:t>
            </w:r>
          </w:p>
        </w:tc>
        <w:tc>
          <w:tcPr>
            <w:tcW w:w="6634" w:type="dxa"/>
          </w:tcPr>
          <w:p w14:paraId="71839746" w14:textId="6B4D4A32" w:rsidR="007840DC" w:rsidRPr="007E0B31" w:rsidRDefault="007840DC">
            <w:pPr>
              <w:pStyle w:val="TableArial11"/>
              <w:ind w:left="15" w:hanging="15"/>
              <w:rPr>
                <w:rFonts w:cs="Arial"/>
              </w:rPr>
            </w:pPr>
            <w:r w:rsidRPr="00462B86">
              <w:t xml:space="preserve">A notification issued by </w:t>
            </w:r>
            <w:r w:rsidRPr="00462B86">
              <w:rPr>
                <w:b/>
                <w:bCs/>
              </w:rPr>
              <w:t>The Company</w:t>
            </w:r>
            <w:r w:rsidRPr="00462B86">
              <w:t xml:space="preserve"> </w:t>
            </w:r>
            <w:del w:id="89" w:author="Graham Lear [NESO]" w:date="2025-08-12T14:42:00Z" w16du:dateUtc="2025-08-12T13:42:00Z">
              <w:r w:rsidRPr="00462B86" w:rsidDel="005F1D9D">
                <w:delText xml:space="preserve">via the </w:delText>
              </w:r>
              <w:r w:rsidRPr="00462B86" w:rsidDel="005F1D9D">
                <w:rPr>
                  <w:b/>
                  <w:bCs/>
                </w:rPr>
                <w:delText>BMRS</w:delText>
              </w:r>
              <w:r w:rsidRPr="00462B86" w:rsidDel="005F1D9D">
                <w:delText xml:space="preserve"> (and directly to </w:delText>
              </w:r>
              <w:r w:rsidRPr="00462B86" w:rsidDel="005F1D9D">
                <w:rPr>
                  <w:b/>
                  <w:bCs/>
                </w:rPr>
                <w:delText>Control Centres</w:delText>
              </w:r>
              <w:r w:rsidRPr="00462B86" w:rsidDel="005F1D9D">
                <w:delText xml:space="preserve">) </w:delText>
              </w:r>
            </w:del>
            <w:r w:rsidRPr="00462B86">
              <w:t xml:space="preserve">following </w:t>
            </w:r>
            <w:del w:id="90" w:author="Graham Lear [NESO]" w:date="2025-08-12T14:42:00Z" w16du:dateUtc="2025-08-12T13:42:00Z">
              <w:r w:rsidRPr="00462B86" w:rsidDel="005F1D9D">
                <w:rPr>
                  <w:b/>
                  <w:bCs/>
                </w:rPr>
                <w:delText>The Company</w:delText>
              </w:r>
              <w:r w:rsidRPr="00462B86" w:rsidDel="005F1D9D">
                <w:delText xml:space="preserve"> being informed by the </w:delText>
              </w:r>
            </w:del>
            <w:r w:rsidRPr="00462B86">
              <w:t>Met Office</w:t>
            </w:r>
            <w:ins w:id="91" w:author="Graham Lear [NESO]" w:date="2025-08-12T14:42:00Z" w16du:dateUtc="2025-08-12T13:42:00Z">
              <w:r w:rsidR="005F1D9D">
                <w:t xml:space="preserve"> guidance</w:t>
              </w:r>
            </w:ins>
            <w:r w:rsidRPr="00462B86">
              <w:t xml:space="preserve"> of space weather related activity that is of a nature and anticipated level </w:t>
            </w:r>
            <w:ins w:id="92" w:author="Graham Lear [NESO]" w:date="2025-08-12T14:42:00Z" w16du:dateUtc="2025-08-12T13:42:00Z">
              <w:r w:rsidR="005F1D9D">
                <w:t xml:space="preserve">of G5 </w:t>
              </w:r>
            </w:ins>
            <w:r w:rsidRPr="00462B86">
              <w:t>(</w:t>
            </w:r>
            <w:r>
              <w:t>using the Met office ranking</w:t>
            </w:r>
            <w:del w:id="93" w:author="Graham Lear [NESO]" w:date="2025-08-12T14:42:00Z" w16du:dateUtc="2025-08-12T13:42:00Z">
              <w:r w:rsidDel="005F1D9D">
                <w:delText xml:space="preserve"> of </w:delText>
              </w:r>
              <w:r w:rsidRPr="00462B86" w:rsidDel="005F1D9D">
                <w:delText>G5</w:delText>
              </w:r>
            </w:del>
            <w:r w:rsidRPr="00462B86">
              <w:t>)</w:t>
            </w:r>
            <w:del w:id="94" w:author="Graham Lear [NESO]" w:date="2025-08-12T14:43:00Z" w16du:dateUtc="2025-08-12T13:43:00Z">
              <w:r w:rsidRPr="00462B86" w:rsidDel="005F1D9D">
                <w:delText xml:space="preserve"> that warrants </w:delText>
              </w:r>
              <w:r w:rsidRPr="00462B86" w:rsidDel="005F1D9D">
                <w:rPr>
                  <w:b/>
                  <w:bCs/>
                </w:rPr>
                <w:delText>The</w:delText>
              </w:r>
              <w:r w:rsidRPr="00462B86" w:rsidDel="005F1D9D">
                <w:delText xml:space="preserve"> </w:delText>
              </w:r>
              <w:r w:rsidRPr="00462B86" w:rsidDel="005F1D9D">
                <w:rPr>
                  <w:b/>
                  <w:bCs/>
                </w:rPr>
                <w:delText>Company</w:delText>
              </w:r>
              <w:r w:rsidRPr="00462B86" w:rsidDel="005F1D9D">
                <w:delText xml:space="preserve"> informing relevant stakeholders for their preparation purposes</w:delText>
              </w:r>
              <w:r w:rsidDel="005F1D9D">
                <w:delText>, including but not limited to their action required in accordance with OC2.5</w:delText>
              </w:r>
            </w:del>
            <w:r w:rsidRPr="00462B86">
              <w:t xml:space="preserve">.  A </w:t>
            </w:r>
            <w:r w:rsidRPr="00462B86">
              <w:rPr>
                <w:b/>
                <w:bCs/>
              </w:rPr>
              <w:t xml:space="preserve">Space Weather Prepare Notification </w:t>
            </w:r>
            <w:r w:rsidRPr="00462B86">
              <w:t>is likely to be issued</w:t>
            </w:r>
            <w:del w:id="95" w:author="Graham Lear [NESO]" w:date="2025-09-03T16:46:00Z" w16du:dateUtc="2025-09-03T15:46:00Z">
              <w:r w:rsidRPr="00462B86" w:rsidDel="00F54C34">
                <w:delText xml:space="preserve"> (by </w:delText>
              </w:r>
              <w:r w:rsidRPr="00462B86" w:rsidDel="00F54C34">
                <w:rPr>
                  <w:b/>
                  <w:bCs/>
                </w:rPr>
                <w:delText>The Company</w:delText>
              </w:r>
              <w:r w:rsidRPr="00462B86" w:rsidDel="00F54C34">
                <w:delText>)</w:delText>
              </w:r>
            </w:del>
            <w:r w:rsidRPr="00462B86">
              <w:t xml:space="preserve"> </w:t>
            </w:r>
            <w:del w:id="96" w:author="Graham Lear [NESO]" w:date="2025-08-12T14:43:00Z" w16du:dateUtc="2025-08-12T13:43:00Z">
              <w:r w:rsidRPr="00462B86" w:rsidDel="005F1D9D">
                <w:delText xml:space="preserve">some </w:delText>
              </w:r>
            </w:del>
            <w:r>
              <w:t>12</w:t>
            </w:r>
            <w:r w:rsidRPr="00462B86">
              <w:t xml:space="preserve"> to </w:t>
            </w:r>
            <w:r>
              <w:t>36</w:t>
            </w:r>
            <w:r w:rsidRPr="00462B86">
              <w:t xml:space="preserve"> hours ahead of a space weather event being forecast to impact the </w:t>
            </w:r>
            <w:r w:rsidRPr="00462B86">
              <w:rPr>
                <w:b/>
                <w:bCs/>
              </w:rPr>
              <w:t>NETS</w:t>
            </w:r>
            <w:r w:rsidRPr="00462B86">
              <w:t>.</w:t>
            </w:r>
          </w:p>
        </w:tc>
      </w:tr>
    </w:tbl>
    <w:p w14:paraId="53A33EA9" w14:textId="77777777" w:rsidR="00DB1712" w:rsidRDefault="00DB1712"/>
    <w:sectPr w:rsidR="00DB17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Graham Lear [NESO]" w:date="2025-09-03T16:37:00Z" w:initials="GL">
    <w:p w14:paraId="07F43400" w14:textId="77777777" w:rsidR="00425807" w:rsidRDefault="00425807" w:rsidP="00425807">
      <w:pPr>
        <w:pStyle w:val="CommentText"/>
      </w:pPr>
      <w:r>
        <w:rPr>
          <w:rStyle w:val="CommentReference"/>
        </w:rPr>
        <w:annotationRef/>
      </w:r>
      <w:r>
        <w:t>Suggest removing completely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7F434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81997D" w16cex:dateUtc="2025-09-03T1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7F43400" w16cid:durableId="258199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raham Lear [NESO]">
    <w15:presenceInfo w15:providerId="AD" w15:userId="S::Graham.Lear@neso.energy::f5ff4eb6-cb05-4d37-a5fe-9811df56e3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DC"/>
    <w:rsid w:val="00036105"/>
    <w:rsid w:val="001A2B5A"/>
    <w:rsid w:val="001A5696"/>
    <w:rsid w:val="001D5322"/>
    <w:rsid w:val="00425807"/>
    <w:rsid w:val="00467031"/>
    <w:rsid w:val="00487C4B"/>
    <w:rsid w:val="004C0AF8"/>
    <w:rsid w:val="004D6901"/>
    <w:rsid w:val="00570587"/>
    <w:rsid w:val="005829C1"/>
    <w:rsid w:val="005B365B"/>
    <w:rsid w:val="005E3511"/>
    <w:rsid w:val="005F1D9D"/>
    <w:rsid w:val="005F67CE"/>
    <w:rsid w:val="0060603C"/>
    <w:rsid w:val="00696555"/>
    <w:rsid w:val="007108E0"/>
    <w:rsid w:val="00724138"/>
    <w:rsid w:val="007840DC"/>
    <w:rsid w:val="007E39AE"/>
    <w:rsid w:val="0082621A"/>
    <w:rsid w:val="00947921"/>
    <w:rsid w:val="00A476D8"/>
    <w:rsid w:val="00AC61B5"/>
    <w:rsid w:val="00CA4DE3"/>
    <w:rsid w:val="00CD604F"/>
    <w:rsid w:val="00CD7D3C"/>
    <w:rsid w:val="00D5361E"/>
    <w:rsid w:val="00D64B04"/>
    <w:rsid w:val="00DB1712"/>
    <w:rsid w:val="00E46A46"/>
    <w:rsid w:val="00E64D51"/>
    <w:rsid w:val="00F54C34"/>
    <w:rsid w:val="00F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79B13"/>
  <w15:chartTrackingRefBased/>
  <w15:docId w15:val="{4E86B600-7946-479B-ACDC-A642B464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0D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0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0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0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0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0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0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0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0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0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0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0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0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0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0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0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0DC"/>
    <w:rPr>
      <w:b/>
      <w:bCs/>
      <w:smallCaps/>
      <w:color w:val="0F4761" w:themeColor="accent1" w:themeShade="BF"/>
      <w:spacing w:val="5"/>
    </w:rPr>
  </w:style>
  <w:style w:type="paragraph" w:customStyle="1" w:styleId="Arial11Bold">
    <w:name w:val="Arial 11 Bold"/>
    <w:basedOn w:val="Normal"/>
    <w:rsid w:val="007840DC"/>
    <w:pPr>
      <w:spacing w:before="120" w:after="120"/>
    </w:pPr>
    <w:rPr>
      <w:b/>
    </w:rPr>
  </w:style>
  <w:style w:type="paragraph" w:customStyle="1" w:styleId="TableArial11">
    <w:name w:val="Table Arial 11"/>
    <w:basedOn w:val="Normal"/>
    <w:link w:val="TableArial11Char"/>
    <w:rsid w:val="007840DC"/>
    <w:pPr>
      <w:spacing w:before="120" w:after="120" w:line="264" w:lineRule="auto"/>
      <w:jc w:val="both"/>
    </w:pPr>
  </w:style>
  <w:style w:type="character" w:customStyle="1" w:styleId="TableArial11Char">
    <w:name w:val="Table Arial 11 Char"/>
    <w:link w:val="TableArial11"/>
    <w:rsid w:val="007840DC"/>
    <w:rPr>
      <w:rFonts w:ascii="Arial" w:eastAsia="Times New Roman" w:hAnsi="Arial" w:cs="Times New Roman"/>
      <w:snapToGrid w:val="0"/>
      <w:kern w:val="0"/>
      <w:sz w:val="20"/>
      <w:szCs w:val="20"/>
      <w14:ligatures w14:val="none"/>
    </w:rPr>
  </w:style>
  <w:style w:type="character" w:styleId="CommentReference">
    <w:name w:val="annotation reference"/>
    <w:uiPriority w:val="99"/>
    <w:rsid w:val="007840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840DC"/>
  </w:style>
  <w:style w:type="character" w:customStyle="1" w:styleId="CommentTextChar">
    <w:name w:val="Comment Text Char"/>
    <w:basedOn w:val="DefaultParagraphFont"/>
    <w:link w:val="CommentText"/>
    <w:rsid w:val="007840DC"/>
    <w:rPr>
      <w:rFonts w:ascii="Arial" w:eastAsia="Times New Roman" w:hAnsi="Arial" w:cs="Times New Roman"/>
      <w:snapToGrid w:val="0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7840DC"/>
    <w:pPr>
      <w:spacing w:after="0" w:line="240" w:lineRule="auto"/>
    </w:pPr>
    <w:rPr>
      <w:rFonts w:ascii="Arial" w:eastAsia="Times New Roman" w:hAnsi="Arial" w:cs="Times New Roman"/>
      <w:snapToGrid w:val="0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0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0DC"/>
    <w:rPr>
      <w:rFonts w:ascii="Arial" w:eastAsia="Times New Roman" w:hAnsi="Arial" w:cs="Times New Roman"/>
      <w:b/>
      <w:bCs/>
      <w:snapToGrid w:val="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0FA14D799924BADC265839397913B" ma:contentTypeVersion="2" ma:contentTypeDescription="Create a new document." ma:contentTypeScope="" ma:versionID="cc11e2c6ca401c13ec9efaa30b6bd710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992e3b72e58f6ee8fccbd3645aba7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A09D0-689A-4E35-877E-FBD5FAD03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0AB4CA-68A9-42FF-8C1C-B4816C1863DA}">
  <ds:schemaRefs>
    <ds:schemaRef ds:uri="http://schemas.microsoft.com/office/2006/metadata/properties"/>
    <ds:schemaRef ds:uri="http://purl.org/dc/terms/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ec74c4c-1639-4502-8f90-b4ce03410df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A32CE2-D4AC-44D6-9904-96C1E40E1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63c9e9e-b4db-442a-a94f-08718d788e8c}" enabled="0" method="" siteId="{a63c9e9e-b4db-442a-a94f-08718d788e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755</Words>
  <Characters>4306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Lear [NESO]</dc:creator>
  <cp:keywords/>
  <dc:description/>
  <cp:lastModifiedBy>Claire Goult [NESO]</cp:lastModifiedBy>
  <cp:revision>2</cp:revision>
  <dcterms:created xsi:type="dcterms:W3CDTF">2025-09-03T15:49:00Z</dcterms:created>
  <dcterms:modified xsi:type="dcterms:W3CDTF">2025-09-03T15:49:00Z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0x0101000B60FA14D799924BADC265839397913B</vt:lpwstr>
  </property>
</Properties>
</file>